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AB096E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AB096E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4222E2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  <w:r w:rsidR="00D740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AB096E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816BC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16BC4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Pod pritiskom 2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AB096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</w:tr>
      <w:tr w:rsidR="00AA0C99" w:rsidRPr="00FF3B64" w:rsidTr="00AB096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4222E2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Mentalno zdravlje</w:t>
            </w:r>
            <w:r w:rsidR="00C43EF4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i pritisak vršnjaka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AB096E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1C521A" w:rsidRPr="001C521A" w:rsidRDefault="004E1D19" w:rsidP="001C521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D19">
              <w:rPr>
                <w:rFonts w:ascii="Times New Roman" w:eastAsia="Times New Roman" w:hAnsi="Times New Roman" w:cs="Times New Roman"/>
                <w:sz w:val="24"/>
                <w:szCs w:val="24"/>
              </w:rPr>
              <w:t>osr A 3.1. Razvija sliku o sebi.</w:t>
            </w:r>
          </w:p>
          <w:p w:rsidR="00AA0C99" w:rsidRPr="001C521A" w:rsidRDefault="004E1D19" w:rsidP="001C521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D19">
              <w:rPr>
                <w:rFonts w:ascii="Times New Roman" w:eastAsia="Times New Roman" w:hAnsi="Times New Roman" w:cs="Times New Roman"/>
                <w:sz w:val="24"/>
                <w:szCs w:val="24"/>
              </w:rPr>
              <w:t>osr A 3.2. Upravlja svojim emocijama i ponašanjem.</w:t>
            </w:r>
          </w:p>
          <w:p w:rsidR="001C521A" w:rsidRPr="001C521A" w:rsidRDefault="004E1D19" w:rsidP="001C521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D19">
              <w:rPr>
                <w:rFonts w:ascii="Times New Roman" w:eastAsia="Times New Roman" w:hAnsi="Times New Roman" w:cs="Times New Roman"/>
                <w:sz w:val="24"/>
                <w:szCs w:val="24"/>
              </w:rPr>
              <w:t>osr B 3.2. Razvija komunikacijske kompetencije i uvažavajuće odnose s drugima.</w:t>
            </w:r>
          </w:p>
          <w:p w:rsidR="001C521A" w:rsidRPr="001C521A" w:rsidRDefault="004E1D19" w:rsidP="001C521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D19">
              <w:rPr>
                <w:rFonts w:ascii="Times New Roman" w:eastAsia="Times New Roman" w:hAnsi="Times New Roman" w:cs="Times New Roman"/>
                <w:sz w:val="24"/>
                <w:szCs w:val="24"/>
              </w:rPr>
              <w:t>osr B.3.3. Razvija strategije rješavanja sukoba.</w:t>
            </w:r>
          </w:p>
          <w:p w:rsidR="001C521A" w:rsidRPr="00BE6E03" w:rsidRDefault="004E1D19" w:rsidP="001C521A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4E1D19">
              <w:rPr>
                <w:rFonts w:ascii="Times New Roman" w:eastAsia="Times New Roman" w:hAnsi="Times New Roman" w:cs="Times New Roman"/>
                <w:sz w:val="24"/>
                <w:szCs w:val="24"/>
              </w:rPr>
              <w:t>osr C 3.1. Razlikuje sigurne od rizičnih situacija i ima razvijene osnovne strategije samozaštite</w:t>
            </w:r>
            <w:r w:rsidR="001C52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0C99" w:rsidRPr="00FF3B64" w:rsidTr="00AB096E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AB096E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C43EF4">
              <w:rPr>
                <w:rFonts w:ascii="Times New Roman" w:eastAsia="Times New Roman" w:hAnsi="Times New Roman" w:cs="Times New Roman"/>
                <w:sz w:val="24"/>
                <w:szCs w:val="24"/>
              </w:rPr>
              <w:t>amopouzdanje, vršnjački odnosi, pritisak, negativni utjecaji</w:t>
            </w:r>
            <w:bookmarkStart w:id="0" w:name="_GoBack"/>
            <w:bookmarkEnd w:id="0"/>
          </w:p>
        </w:tc>
      </w:tr>
      <w:tr w:rsidR="00AA0C99" w:rsidRPr="00FF3B64" w:rsidTr="00AB096E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AB096E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="00C43EF4">
              <w:rPr>
                <w:rFonts w:ascii="Times New Roman" w:eastAsia="Times New Roman" w:hAnsi="Times New Roman" w:cs="Times New Roman"/>
                <w:sz w:val="24"/>
                <w:szCs w:val="24"/>
              </w:rPr>
              <w:t>edan list novinskog papira za svakog učenika, PPT (Prilog 1), interaktivna prezentacija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(Prilog 3), e</w:t>
            </w:r>
            <w:r w:rsidR="00C43EF4">
              <w:rPr>
                <w:rFonts w:ascii="Times New Roman" w:eastAsia="Times New Roman" w:hAnsi="Times New Roman" w:cs="Times New Roman"/>
                <w:sz w:val="24"/>
                <w:szCs w:val="24"/>
              </w:rPr>
              <w:t>valuacijski listići za svakog učenika (Prilog 2)</w:t>
            </w:r>
          </w:p>
        </w:tc>
      </w:tr>
      <w:tr w:rsidR="00AA0C99" w:rsidRPr="00FF3B64" w:rsidTr="00AB096E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D7403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4E1D1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1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najavljuje cilj sata:</w:t>
            </w:r>
          </w:p>
          <w:p w:rsidR="00000000" w:rsidRDefault="004E1D19">
            <w:pPr>
              <w:pStyle w:val="ListParagraph"/>
              <w:numPr>
                <w:ilvl w:val="0"/>
                <w:numId w:val="16"/>
              </w:numPr>
              <w:rPr>
                <w:bCs/>
              </w:rPr>
            </w:pPr>
            <w:r w:rsidRPr="004E1D19">
              <w:rPr>
                <w:bCs/>
              </w:rPr>
              <w:t xml:space="preserve">Prepoznati negativan utjecaj vršnjaka </w:t>
            </w:r>
          </w:p>
          <w:p w:rsidR="00000000" w:rsidRDefault="004E1D19">
            <w:pPr>
              <w:pStyle w:val="ListParagraph"/>
              <w:numPr>
                <w:ilvl w:val="0"/>
                <w:numId w:val="16"/>
              </w:numPr>
              <w:rPr>
                <w:bCs/>
              </w:rPr>
            </w:pPr>
            <w:r w:rsidRPr="004E1D19">
              <w:rPr>
                <w:bCs/>
              </w:rPr>
              <w:t xml:space="preserve">Osvijestiti svoje samopouzdanje i oduprijeti </w:t>
            </w:r>
            <w:r w:rsidR="00AB096E">
              <w:rPr>
                <w:bCs/>
              </w:rPr>
              <w:t xml:space="preserve">se negativnom </w:t>
            </w:r>
            <w:r w:rsidRPr="004E1D19">
              <w:rPr>
                <w:bCs/>
              </w:rPr>
              <w:t>pritisku vršnjaka</w:t>
            </w:r>
          </w:p>
          <w:p w:rsidR="00000000" w:rsidRDefault="0018216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PPT (Prilog 1</w:t>
            </w:r>
            <w:r w:rsidR="004E1D19" w:rsidRPr="004E1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000000" w:rsidRDefault="004E1D1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1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Razgovor o pritisku vršnjaka. </w:t>
            </w:r>
          </w:p>
          <w:p w:rsidR="00000000" w:rsidRDefault="00A654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18216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AB096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r w:rsidR="001821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nteraktivna prezentacija</w:t>
            </w:r>
            <w:r w:rsidR="00C43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3)</w:t>
            </w:r>
          </w:p>
          <w:p w:rsidR="00000000" w:rsidRDefault="0018216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Komentiraju rezultate o pritisku vršnjaka. </w:t>
            </w:r>
          </w:p>
          <w:p w:rsidR="00000000" w:rsidRDefault="00BC27DB">
            <w:pPr>
              <w:pStyle w:val="ListParagraph"/>
              <w:rPr>
                <w:bCs/>
              </w:rPr>
            </w:pPr>
            <w:ins w:id="1" w:author="sk-mpovalec" w:date="2021-09-27T12:51:00Z">
              <w:r>
                <w:rPr>
                  <w:bCs/>
                </w:rPr>
                <w:t>A</w:t>
              </w:r>
            </w:ins>
            <w:del w:id="2" w:author="sk-mpovalec" w:date="2021-09-27T12:51:00Z">
              <w:r w:rsidR="0018216F" w:rsidDel="00BC27DB">
                <w:rPr>
                  <w:bCs/>
                </w:rPr>
                <w:delText>a</w:delText>
              </w:r>
            </w:del>
            <w:r w:rsidR="0018216F">
              <w:rPr>
                <w:bCs/>
              </w:rPr>
              <w:t xml:space="preserve">ktivnost </w:t>
            </w:r>
          </w:p>
          <w:p w:rsidR="00000000" w:rsidRDefault="004E1D1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</w:t>
            </w:r>
            <w:r w:rsidR="0018216F" w:rsidRPr="0018216F">
              <w:rPr>
                <w:rFonts w:ascii="Times New Roman" w:hAnsi="Times New Roman" w:cs="Times New Roman"/>
                <w:bCs/>
                <w:sz w:val="24"/>
                <w:szCs w:val="24"/>
              </w:rPr>
              <w:t>ispred</w:t>
            </w:r>
            <w:r w:rsidRPr="004E1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svakog učenika stavlja jedan list starog novinskog papira.</w:t>
            </w:r>
          </w:p>
          <w:p w:rsidR="00000000" w:rsidRDefault="004E1D19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 w:rsidRPr="004E1D19">
              <w:rPr>
                <w:bCs/>
              </w:rPr>
              <w:t xml:space="preserve">Učenici su podijeljeni u nekoliko grupa. </w:t>
            </w:r>
          </w:p>
          <w:p w:rsidR="00000000" w:rsidRDefault="004E1D19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 w:rsidRPr="004E1D19">
              <w:rPr>
                <w:bCs/>
              </w:rPr>
              <w:t>Grupa se sastoji od 4</w:t>
            </w:r>
            <w:ins w:id="3" w:author="sk-mpovalec" w:date="2021-09-27T12:51:00Z">
              <w:r w:rsidR="00BC27DB">
                <w:rPr>
                  <w:bCs/>
                </w:rPr>
                <w:t xml:space="preserve"> </w:t>
              </w:r>
            </w:ins>
            <w:del w:id="4" w:author="sk-mpovalec" w:date="2021-09-27T12:51:00Z">
              <w:r w:rsidRPr="004E1D19" w:rsidDel="00BC27DB">
                <w:rPr>
                  <w:bCs/>
                </w:rPr>
                <w:delText>-</w:delText>
              </w:r>
            </w:del>
            <w:ins w:id="5" w:author="sk-mpovalec" w:date="2021-09-27T12:51:00Z">
              <w:r w:rsidR="00BC27DB">
                <w:rPr>
                  <w:bCs/>
                </w:rPr>
                <w:t>–</w:t>
              </w:r>
              <w:r w:rsidR="00BC27DB">
                <w:rPr>
                  <w:bCs/>
                </w:rPr>
                <w:t xml:space="preserve"> </w:t>
              </w:r>
            </w:ins>
            <w:r w:rsidRPr="004E1D19">
              <w:rPr>
                <w:bCs/>
              </w:rPr>
              <w:t xml:space="preserve">5 učenika. </w:t>
            </w:r>
          </w:p>
          <w:p w:rsidR="00000000" w:rsidRDefault="004E1D19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 w:rsidRPr="004E1D19">
              <w:rPr>
                <w:bCs/>
              </w:rPr>
              <w:t xml:space="preserve">Poželjno je da se unutar grupe rasporede učenici koji se inače druže. </w:t>
            </w:r>
          </w:p>
          <w:p w:rsidR="00000000" w:rsidRDefault="004E1D19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 w:rsidRPr="004E1D19">
              <w:rPr>
                <w:bCs/>
              </w:rPr>
              <w:lastRenderedPageBreak/>
              <w:t xml:space="preserve">Cilj aktivnosti je da na jednog učenika iz grupe drugi učenici vrše pritisak. </w:t>
            </w:r>
          </w:p>
          <w:p w:rsidR="00000000" w:rsidRDefault="004E1D19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 w:rsidRPr="004E1D19">
              <w:rPr>
                <w:bCs/>
              </w:rPr>
              <w:t>Svaka od grupa se može koristiti samo jednom vrstom pritiska</w:t>
            </w:r>
            <w:r w:rsidR="00B53EE5">
              <w:rPr>
                <w:bCs/>
              </w:rPr>
              <w:t xml:space="preserve"> iz prezentacije</w:t>
            </w:r>
            <w:r w:rsidRPr="004E1D19">
              <w:rPr>
                <w:bCs/>
              </w:rPr>
              <w:t xml:space="preserve">. </w:t>
            </w:r>
          </w:p>
          <w:p w:rsidR="00000000" w:rsidRDefault="004E1D19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 w:rsidRPr="004E1D19">
              <w:rPr>
                <w:bCs/>
              </w:rPr>
              <w:t>Učenici mogu vršiti pritisak na jednog učenika 2 minute, nakon toga odabiru drugog iz grupe.</w:t>
            </w:r>
          </w:p>
          <w:p w:rsidR="00000000" w:rsidRDefault="004E1D19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del w:id="6" w:author="sk-mpovalec" w:date="2021-09-27T12:51:00Z">
              <w:r w:rsidRPr="004E1D19" w:rsidDel="00BC27DB">
                <w:rPr>
                  <w:bCs/>
                </w:rPr>
                <w:delText xml:space="preserve"> </w:delText>
              </w:r>
            </w:del>
            <w:r w:rsidRPr="004E1D19">
              <w:rPr>
                <w:bCs/>
              </w:rPr>
              <w:t xml:space="preserve">Svi učenici unutar grupe trebaju iskusiti pritisak vršnjaka.  </w:t>
            </w:r>
          </w:p>
          <w:p w:rsidR="00000000" w:rsidRDefault="004E1D19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 w:rsidRPr="004E1D19">
              <w:rPr>
                <w:bCs/>
              </w:rPr>
              <w:t xml:space="preserve">Zadatak: Grupa nagovara jednog učenika da zgužva papir sa stola i </w:t>
            </w:r>
            <w:del w:id="7" w:author="sk-mpovalec" w:date="2021-09-27T12:51:00Z">
              <w:r w:rsidRPr="004E1D19" w:rsidDel="00BC27DB">
                <w:rPr>
                  <w:bCs/>
                </w:rPr>
                <w:delText xml:space="preserve"> </w:delText>
              </w:r>
            </w:del>
            <w:r w:rsidRPr="004E1D19">
              <w:rPr>
                <w:bCs/>
              </w:rPr>
              <w:t xml:space="preserve">gađa kantu za papir s veće udaljenosti. </w:t>
            </w:r>
          </w:p>
          <w:p w:rsidR="00000000" w:rsidRDefault="00A6545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B53EE5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postavlja pitanja:</w:t>
            </w:r>
          </w:p>
          <w:p w:rsidR="00000000" w:rsidRDefault="008654B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Kako ste se osjećali dok je vršen pritisak nad vama? </w:t>
            </w:r>
          </w:p>
          <w:p w:rsidR="00000000" w:rsidRDefault="008654B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Kako ste se osjećali u ulozi nekoga tko vrši pritisak na drugoga. </w:t>
            </w:r>
          </w:p>
          <w:p w:rsidR="00000000" w:rsidRDefault="00B53EE5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Što vam je bilo teže?</w:t>
            </w:r>
          </w:p>
          <w:p w:rsidR="00000000" w:rsidRDefault="008654B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Navedite metode kojima ste se </w:t>
            </w:r>
            <w:r w:rsidR="00C43EF4">
              <w:rPr>
                <w:rFonts w:ascii="Times New Roman" w:hAnsi="Times New Roman" w:cs="Times New Roman"/>
                <w:bCs/>
                <w:sz w:val="24"/>
                <w:szCs w:val="24"/>
              </w:rPr>
              <w:t>oduprli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pritisku. </w:t>
            </w:r>
          </w:p>
          <w:p w:rsidR="00000000" w:rsidRDefault="00A6545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8654B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Ako je netko pokle</w:t>
            </w:r>
            <w:r w:rsidR="009913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knuo pod pritiskom vršnjaka, upitati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učenika/učenicu razloge zbog kojih je uradio</w:t>
            </w:r>
            <w:r w:rsidR="0099137E">
              <w:rPr>
                <w:rFonts w:ascii="Times New Roman" w:hAnsi="Times New Roman" w:cs="Times New Roman"/>
                <w:bCs/>
                <w:sz w:val="24"/>
                <w:szCs w:val="24"/>
              </w:rPr>
              <w:t>/la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ono što se od njega/nje tražilo.</w:t>
            </w:r>
          </w:p>
          <w:p w:rsidR="00000000" w:rsidRDefault="003B2133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potiče učenike da navedu primjer negativnih utjecaja vršnjaka. </w:t>
            </w:r>
          </w:p>
          <w:p w:rsidR="00000000" w:rsidRDefault="00A6545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3B2133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PPT: 2 slajd (Prilog 1)</w:t>
            </w:r>
          </w:p>
          <w:p w:rsidR="00000000" w:rsidRDefault="00D76CB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Razgovor o primjerima na prezentaciji. </w:t>
            </w:r>
          </w:p>
          <w:p w:rsidR="00000000" w:rsidRDefault="00A6545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00000" w:rsidRDefault="00D76CB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4E1D1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1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PPT- 3 slajd </w:t>
            </w:r>
            <w:r w:rsidR="00D614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(Prilog 1)</w:t>
            </w:r>
            <w:r w:rsidR="00C43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Razgovor.</w:t>
            </w:r>
          </w:p>
          <w:p w:rsidR="00000000" w:rsidRDefault="00B53EE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</w:t>
            </w:r>
            <w:r w:rsidR="00D614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dijel</w:t>
            </w:r>
            <w:r w:rsidR="00C43E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evaluacijske listiće (Prilog 2</w:t>
            </w:r>
            <w:r w:rsidR="00D614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000000" w:rsidRDefault="00A65458">
            <w:pPr>
              <w:jc w:val="both"/>
              <w:rPr>
                <w:bCs/>
              </w:rPr>
            </w:pPr>
          </w:p>
        </w:tc>
      </w:tr>
    </w:tbl>
    <w:p w:rsidR="000210F5" w:rsidRDefault="00A65458"/>
    <w:p w:rsidR="007C6B90" w:rsidRDefault="007C6B90"/>
    <w:p w:rsidR="007C6B90" w:rsidRDefault="007C6B90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BC6FCA" w:rsidRDefault="00BC6FCA" w:rsidP="008D0822">
      <w:pPr>
        <w:pStyle w:val="ListParagraph"/>
        <w:numPr>
          <w:ilvl w:val="0"/>
          <w:numId w:val="6"/>
        </w:numPr>
        <w:rPr>
          <w:b/>
        </w:rPr>
        <w:sectPr w:rsidR="00BC6FCA" w:rsidSect="008F7F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4E1D19">
      <w:pPr>
        <w:rPr>
          <w:b/>
        </w:rPr>
      </w:pPr>
      <w:r w:rsidRPr="004E1D19">
        <w:rPr>
          <w:rFonts w:ascii="Times New Roman" w:hAnsi="Times New Roman" w:cs="Times New Roman"/>
          <w:b/>
          <w:sz w:val="24"/>
          <w:szCs w:val="24"/>
        </w:rPr>
        <w:lastRenderedPageBreak/>
        <w:t>Prilog 1</w:t>
      </w:r>
    </w:p>
    <w:p w:rsidR="00000000" w:rsidRDefault="004E1D19">
      <w:r w:rsidRPr="004E1D19">
        <w:rPr>
          <w:rFonts w:ascii="Times New Roman" w:hAnsi="Times New Roman" w:cs="Times New Roman"/>
          <w:sz w:val="24"/>
          <w:szCs w:val="24"/>
        </w:rPr>
        <w:t>Izraditi PPT</w:t>
      </w:r>
    </w:p>
    <w:p w:rsidR="00000000" w:rsidRDefault="00D76CB1">
      <w:pPr>
        <w:pStyle w:val="ListParagraph"/>
        <w:numPr>
          <w:ilvl w:val="0"/>
          <w:numId w:val="13"/>
        </w:numPr>
      </w:pPr>
      <w:r>
        <w:t>slajd</w:t>
      </w:r>
    </w:p>
    <w:p w:rsidR="00000000" w:rsidRDefault="004E1D19">
      <w:r w:rsidRPr="004E1D19">
        <w:rPr>
          <w:rFonts w:ascii="Times New Roman" w:hAnsi="Times New Roman" w:cs="Times New Roman"/>
          <w:sz w:val="24"/>
          <w:szCs w:val="24"/>
        </w:rPr>
        <w:t>Razmisli</w:t>
      </w:r>
    </w:p>
    <w:p w:rsidR="00000000" w:rsidRDefault="00426CC9">
      <w:pPr>
        <w:pStyle w:val="ListParagraph"/>
        <w:numPr>
          <w:ilvl w:val="0"/>
          <w:numId w:val="10"/>
        </w:numPr>
      </w:pPr>
      <w:r w:rsidRPr="00426CC9">
        <w:t>Smatraš li da si nekada bio/bila pod pritiskom vršnjaka</w:t>
      </w:r>
      <w:ins w:id="8" w:author="sk-mpovalec" w:date="2021-09-27T12:52:00Z">
        <w:r w:rsidR="00BC27DB">
          <w:t>?</w:t>
        </w:r>
      </w:ins>
      <w:r w:rsidRPr="00426CC9">
        <w:t xml:space="preserve"> </w:t>
      </w:r>
    </w:p>
    <w:p w:rsidR="00000000" w:rsidRDefault="004E1D19">
      <w:pPr>
        <w:pStyle w:val="ListParagraph"/>
        <w:numPr>
          <w:ilvl w:val="0"/>
          <w:numId w:val="10"/>
        </w:numPr>
      </w:pPr>
      <w:r w:rsidRPr="004E1D19">
        <w:t>Jesi li kada bio/bila u situaciji da te prijatelj/prijateljica nagovara da biraš između drugih prijatelja i njega/nje</w:t>
      </w:r>
      <w:ins w:id="9" w:author="sk-mpovalec" w:date="2021-09-27T12:52:00Z">
        <w:r w:rsidR="00BC27DB">
          <w:t>?</w:t>
        </w:r>
      </w:ins>
    </w:p>
    <w:p w:rsidR="00000000" w:rsidRDefault="00426CC9">
      <w:pPr>
        <w:pStyle w:val="ListParagraph"/>
        <w:numPr>
          <w:ilvl w:val="0"/>
          <w:numId w:val="10"/>
        </w:numPr>
      </w:pPr>
      <w:r w:rsidRPr="00426CC9">
        <w:t>Jesi li ikada bio/bila u situaciji da te prijatelj/prijateljica traži da nešto učiniš pod cijenu vašeg prijateljstva</w:t>
      </w:r>
      <w:ins w:id="10" w:author="sk-mpovalec" w:date="2021-09-27T12:52:00Z">
        <w:r w:rsidR="00BC27DB">
          <w:t>?</w:t>
        </w:r>
      </w:ins>
      <w:r w:rsidRPr="00426CC9">
        <w:t xml:space="preserve"> </w:t>
      </w:r>
    </w:p>
    <w:p w:rsidR="00000000" w:rsidRDefault="00426CC9">
      <w:pPr>
        <w:pStyle w:val="ListParagraph"/>
        <w:numPr>
          <w:ilvl w:val="0"/>
          <w:numId w:val="10"/>
        </w:numPr>
      </w:pPr>
      <w:r w:rsidRPr="00426CC9">
        <w:t>Jesu li te drugi prijatelji odbacivali iz svog društva ako se ne ponašaš ili ne radiš iste stvari kao oni</w:t>
      </w:r>
      <w:ins w:id="11" w:author="sk-mpovalec" w:date="2021-09-27T12:52:00Z">
        <w:r w:rsidR="00BC27DB">
          <w:t>?</w:t>
        </w:r>
      </w:ins>
    </w:p>
    <w:p w:rsidR="00000000" w:rsidRDefault="00426CC9">
      <w:pPr>
        <w:pStyle w:val="ListParagraph"/>
        <w:numPr>
          <w:ilvl w:val="0"/>
          <w:numId w:val="10"/>
        </w:numPr>
      </w:pPr>
      <w:r w:rsidRPr="00426CC9">
        <w:t>Jesu li te prijatelji ismijavali ili zadirkivali jer ne želiš napraviti nešto što smatraš lošim</w:t>
      </w:r>
      <w:ins w:id="12" w:author="sk-mpovalec" w:date="2021-09-27T12:52:00Z">
        <w:r w:rsidR="00BC27DB">
          <w:t>?</w:t>
        </w:r>
      </w:ins>
      <w:del w:id="13" w:author="sk-mpovalec" w:date="2021-09-27T12:52:00Z">
        <w:r w:rsidRPr="00426CC9" w:rsidDel="00BC27DB">
          <w:delText xml:space="preserve"> </w:delText>
        </w:r>
      </w:del>
    </w:p>
    <w:p w:rsidR="00000000" w:rsidRDefault="00A65458"/>
    <w:p w:rsidR="00000000" w:rsidRDefault="00D76CB1">
      <w:pPr>
        <w:pStyle w:val="ListParagraph"/>
        <w:numPr>
          <w:ilvl w:val="0"/>
          <w:numId w:val="13"/>
        </w:numPr>
      </w:pPr>
      <w:r>
        <w:t>slajd</w:t>
      </w:r>
    </w:p>
    <w:p w:rsidR="003B2133" w:rsidRDefault="003B2133" w:rsidP="003B213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Moje loše odluke mogu dovesti do:</w:t>
      </w:r>
    </w:p>
    <w:p w:rsidR="00000000" w:rsidRDefault="004E1D19">
      <w:pPr>
        <w:pStyle w:val="ListParagraph"/>
        <w:numPr>
          <w:ilvl w:val="0"/>
          <w:numId w:val="12"/>
        </w:numPr>
        <w:rPr>
          <w:bCs/>
        </w:rPr>
      </w:pPr>
      <w:r w:rsidRPr="004E1D19">
        <w:rPr>
          <w:bCs/>
        </w:rPr>
        <w:t>Oštećenja tuđe ili vlastite imovine</w:t>
      </w:r>
    </w:p>
    <w:p w:rsidR="00000000" w:rsidRDefault="004E1D19">
      <w:pPr>
        <w:pStyle w:val="ListParagraph"/>
        <w:numPr>
          <w:ilvl w:val="0"/>
          <w:numId w:val="12"/>
        </w:numPr>
        <w:rPr>
          <w:bCs/>
        </w:rPr>
      </w:pPr>
      <w:r w:rsidRPr="004E1D19">
        <w:rPr>
          <w:bCs/>
        </w:rPr>
        <w:t>Fizičke povrede mene ili druge osobe</w:t>
      </w:r>
    </w:p>
    <w:p w:rsidR="00000000" w:rsidRDefault="00D76CB1">
      <w:pPr>
        <w:pStyle w:val="ListParagraph"/>
        <w:numPr>
          <w:ilvl w:val="0"/>
          <w:numId w:val="12"/>
        </w:numPr>
        <w:rPr>
          <w:bCs/>
        </w:rPr>
      </w:pPr>
      <w:r>
        <w:rPr>
          <w:bCs/>
        </w:rPr>
        <w:t>Toga da će se zbog mene netko osjećati loše (strah, sram, bespomoćnost)</w:t>
      </w:r>
    </w:p>
    <w:p w:rsidR="00000000" w:rsidRDefault="004E1D19">
      <w:pPr>
        <w:pStyle w:val="ListParagraph"/>
        <w:numPr>
          <w:ilvl w:val="0"/>
          <w:numId w:val="12"/>
        </w:numPr>
        <w:rPr>
          <w:bCs/>
        </w:rPr>
      </w:pPr>
      <w:r w:rsidRPr="004E1D19">
        <w:rPr>
          <w:bCs/>
        </w:rPr>
        <w:t xml:space="preserve">Toga </w:t>
      </w:r>
      <w:r w:rsidR="003B2133">
        <w:rPr>
          <w:bCs/>
        </w:rPr>
        <w:t xml:space="preserve">da ću se </w:t>
      </w:r>
      <w:r w:rsidR="00D76CB1">
        <w:rPr>
          <w:bCs/>
        </w:rPr>
        <w:t xml:space="preserve">ja </w:t>
      </w:r>
      <w:r w:rsidR="003B2133">
        <w:rPr>
          <w:bCs/>
        </w:rPr>
        <w:t>s</w:t>
      </w:r>
      <w:r w:rsidRPr="004E1D19">
        <w:rPr>
          <w:bCs/>
        </w:rPr>
        <w:t xml:space="preserve">utra loše osjećati i sramiti se </w:t>
      </w:r>
    </w:p>
    <w:p w:rsidR="00000000" w:rsidRDefault="003B2133">
      <w:pPr>
        <w:pStyle w:val="ListParagraph"/>
        <w:numPr>
          <w:ilvl w:val="0"/>
          <w:numId w:val="12"/>
        </w:numPr>
        <w:rPr>
          <w:bCs/>
        </w:rPr>
      </w:pPr>
      <w:r>
        <w:rPr>
          <w:bCs/>
        </w:rPr>
        <w:t xml:space="preserve">Toga da ću </w:t>
      </w:r>
      <w:r w:rsidR="004E1D19" w:rsidRPr="004E1D19">
        <w:rPr>
          <w:bCs/>
        </w:rPr>
        <w:t>povrijediti ili razočarati sebi bliske osobe (obitelj, prijatelje i druge)</w:t>
      </w:r>
    </w:p>
    <w:p w:rsidR="00000000" w:rsidRDefault="00D76CB1">
      <w:pPr>
        <w:pStyle w:val="ListParagraph"/>
        <w:numPr>
          <w:ilvl w:val="0"/>
          <w:numId w:val="12"/>
        </w:numPr>
        <w:rPr>
          <w:bCs/>
        </w:rPr>
      </w:pPr>
      <w:r>
        <w:rPr>
          <w:bCs/>
        </w:rPr>
        <w:t xml:space="preserve">Odbacivanja iz društva </w:t>
      </w:r>
    </w:p>
    <w:p w:rsidR="00000000" w:rsidRDefault="00D76CB1">
      <w:pPr>
        <w:pStyle w:val="ListParagraph"/>
        <w:numPr>
          <w:ilvl w:val="0"/>
          <w:numId w:val="12"/>
        </w:numPr>
        <w:rPr>
          <w:bCs/>
        </w:rPr>
      </w:pPr>
      <w:r>
        <w:rPr>
          <w:bCs/>
        </w:rPr>
        <w:t xml:space="preserve">Kazne </w:t>
      </w:r>
    </w:p>
    <w:p w:rsidR="00000000" w:rsidRDefault="00A65458"/>
    <w:p w:rsidR="00000000" w:rsidRDefault="00C43EF4">
      <w:pPr>
        <w:pStyle w:val="ListParagraph"/>
        <w:numPr>
          <w:ilvl w:val="0"/>
          <w:numId w:val="13"/>
        </w:numPr>
      </w:pPr>
      <w:r w:rsidRPr="00D76CB1">
        <w:t xml:space="preserve">slajd </w:t>
      </w:r>
    </w:p>
    <w:p w:rsidR="00000000" w:rsidRDefault="004E1D19">
      <w:pPr>
        <w:pStyle w:val="ListParagraph"/>
        <w:numPr>
          <w:ilvl w:val="0"/>
          <w:numId w:val="15"/>
        </w:numPr>
      </w:pPr>
      <w:r w:rsidRPr="004E1D19">
        <w:t xml:space="preserve">Okruži se prijateljima koji razmišljaju jednako kao ti </w:t>
      </w:r>
    </w:p>
    <w:p w:rsidR="00000000" w:rsidRDefault="004E1D19">
      <w:pPr>
        <w:pStyle w:val="ListParagraph"/>
        <w:numPr>
          <w:ilvl w:val="0"/>
          <w:numId w:val="15"/>
        </w:numPr>
      </w:pPr>
      <w:r w:rsidRPr="004E1D19">
        <w:t>Biti prihvaćen u</w:t>
      </w:r>
      <w:r w:rsidR="00D76CB1">
        <w:t xml:space="preserve"> društvu ne znači biti buntovan</w:t>
      </w:r>
    </w:p>
    <w:p w:rsidR="00000000" w:rsidRDefault="004E1D19">
      <w:pPr>
        <w:pStyle w:val="ListParagraph"/>
        <w:numPr>
          <w:ilvl w:val="0"/>
          <w:numId w:val="15"/>
        </w:numPr>
      </w:pPr>
      <w:r w:rsidRPr="004E1D19">
        <w:t>Ne podlije</w:t>
      </w:r>
      <w:ins w:id="14" w:author="sk-mpovalec" w:date="2021-09-27T12:53:00Z">
        <w:r w:rsidR="00BC27DB">
          <w:t>ž</w:t>
        </w:r>
      </w:ins>
      <w:del w:id="15" w:author="sk-mpovalec" w:date="2021-09-27T12:53:00Z">
        <w:r w:rsidRPr="004E1D19" w:rsidDel="00BC27DB">
          <w:delText>ć</w:delText>
        </w:r>
      </w:del>
      <w:r w:rsidRPr="004E1D19">
        <w:t xml:space="preserve">i pritisku vršnjaka znači imati samopouzdanje i svoje ja </w:t>
      </w:r>
    </w:p>
    <w:p w:rsidR="00000000" w:rsidRDefault="004E1D19">
      <w:pPr>
        <w:pStyle w:val="ListParagraph"/>
        <w:numPr>
          <w:ilvl w:val="0"/>
          <w:numId w:val="15"/>
        </w:numPr>
      </w:pPr>
      <w:r w:rsidRPr="004E1D19">
        <w:t>Reci „NE</w:t>
      </w:r>
      <w:del w:id="16" w:author="sk-mpovalec" w:date="2021-09-27T12:53:00Z">
        <w:r w:rsidRPr="004E1D19" w:rsidDel="00BC27DB">
          <w:delText xml:space="preserve">“ </w:delText>
        </w:r>
      </w:del>
      <w:ins w:id="17" w:author="sk-mpovalec" w:date="2021-09-27T12:53:00Z">
        <w:r w:rsidR="00BC27DB">
          <w:t>”</w:t>
        </w:r>
        <w:r w:rsidR="00BC27DB" w:rsidRPr="004E1D19">
          <w:t xml:space="preserve"> </w:t>
        </w:r>
      </w:ins>
      <w:r w:rsidRPr="004E1D19">
        <w:t>i ako i se i dalje na tebe vrši pritisak prijavi to odrasloj osobi</w:t>
      </w:r>
    </w:p>
    <w:p w:rsidR="00000000" w:rsidRDefault="00D614C5">
      <w:pPr>
        <w:pStyle w:val="ListParagraph"/>
        <w:numPr>
          <w:ilvl w:val="0"/>
          <w:numId w:val="15"/>
        </w:numPr>
      </w:pPr>
      <w:r>
        <w:t>Vodi brigu o svojoj i tuđoj imovini, sebi, drugim ljudima i bićima</w:t>
      </w:r>
    </w:p>
    <w:p w:rsidR="00D614C5" w:rsidRDefault="00D614C5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>
        <w:rPr>
          <w:b/>
        </w:rPr>
        <w:br w:type="page"/>
      </w: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</w:p>
    <w:p w:rsidR="00000000" w:rsidRDefault="004E1D19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 w:rsidRPr="004E1D19">
        <w:rPr>
          <w:rFonts w:ascii="Times New Roman" w:hAnsi="Times New Roman" w:cs="Times New Roman"/>
          <w:b/>
          <w:sz w:val="24"/>
          <w:szCs w:val="24"/>
        </w:rPr>
        <w:t>Prilog 2</w:t>
      </w: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:rsidR="00000000" w:rsidRDefault="00D614C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rPr>
          <w:rFonts w:ascii="Times New Roman" w:hAnsi="Times New Roman" w:cs="Times New Roman"/>
          <w:sz w:val="24"/>
          <w:szCs w:val="24"/>
        </w:rPr>
        <w:t>Zaokruži svoj odgovor</w:t>
      </w: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tbl>
      <w:tblPr>
        <w:tblStyle w:val="TableGrid"/>
        <w:tblpPr w:leftFromText="180" w:rightFromText="180" w:vertAnchor="text" w:horzAnchor="margin" w:tblpY="-36"/>
        <w:tblW w:w="0" w:type="auto"/>
        <w:tblLook w:val="04A0"/>
      </w:tblPr>
      <w:tblGrid>
        <w:gridCol w:w="6236"/>
        <w:gridCol w:w="1276"/>
        <w:gridCol w:w="1270"/>
      </w:tblGrid>
      <w:tr w:rsidR="00D614C5" w:rsidTr="00D614C5">
        <w:tc>
          <w:tcPr>
            <w:tcW w:w="6236" w:type="dxa"/>
          </w:tcPr>
          <w:p w:rsidR="00000000" w:rsidRDefault="00D614C5" w:rsidP="00BC27DB">
            <w:pPr>
              <w:tabs>
                <w:tab w:val="left" w:pos="880"/>
                <w:tab w:val="left" w:pos="2960"/>
              </w:tabs>
              <w:spacing w:before="240" w:after="0" w:line="360" w:lineRule="auto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  <w:pPrChange w:id="18" w:author="sk-mpovalec" w:date="2021-09-27T12:54:00Z">
                <w:pPr>
                  <w:framePr w:hSpace="180" w:wrap="around" w:vAnchor="text" w:hAnchor="margin" w:y="-36"/>
                  <w:tabs>
                    <w:tab w:val="left" w:pos="880"/>
                    <w:tab w:val="left" w:pos="2960"/>
                  </w:tabs>
                  <w:spacing w:before="240" w:after="0" w:line="360" w:lineRule="auto"/>
                  <w:ind w:left="280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Smatraš li ovaj sat korisnim</w:t>
            </w:r>
            <w:ins w:id="19" w:author="sk-mpovalec" w:date="2021-09-27T12:53:00Z">
              <w:r w:rsidR="00BC27DB">
                <w:rPr>
                  <w:rFonts w:ascii="Times New Roman" w:hAnsi="Times New Roman" w:cs="Times New Roman"/>
                  <w:sz w:val="24"/>
                  <w:szCs w:val="24"/>
                </w:rPr>
                <w:t>?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00000" w:rsidRDefault="00D614C5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270" w:type="dxa"/>
          </w:tcPr>
          <w:p w:rsidR="00000000" w:rsidRDefault="00D614C5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D614C5" w:rsidTr="00D614C5">
        <w:tc>
          <w:tcPr>
            <w:tcW w:w="6236" w:type="dxa"/>
          </w:tcPr>
          <w:p w:rsidR="00000000" w:rsidRDefault="00D614C5" w:rsidP="00BC27DB">
            <w:pPr>
              <w:tabs>
                <w:tab w:val="left" w:pos="880"/>
                <w:tab w:val="left" w:pos="2960"/>
              </w:tabs>
              <w:spacing w:before="240" w:after="0" w:line="360" w:lineRule="auto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  <w:pPrChange w:id="20" w:author="sk-mpovalec" w:date="2021-09-27T12:54:00Z">
                <w:pPr>
                  <w:framePr w:hSpace="180" w:wrap="around" w:vAnchor="text" w:hAnchor="margin" w:y="-36"/>
                  <w:tabs>
                    <w:tab w:val="left" w:pos="880"/>
                    <w:tab w:val="left" w:pos="2960"/>
                  </w:tabs>
                  <w:spacing w:before="240" w:after="0" w:line="360" w:lineRule="auto"/>
                  <w:ind w:left="280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Hoće li ti pomoći da se odupreš  pritisku svojih vršnjaka</w:t>
            </w:r>
            <w:ins w:id="21" w:author="sk-mpovalec" w:date="2021-09-27T12:53:00Z">
              <w:r w:rsidR="00BC27DB">
                <w:rPr>
                  <w:rFonts w:ascii="Times New Roman" w:hAnsi="Times New Roman" w:cs="Times New Roman"/>
                  <w:sz w:val="24"/>
                  <w:szCs w:val="24"/>
                </w:rPr>
                <w:t>?</w:t>
              </w:r>
            </w:ins>
          </w:p>
        </w:tc>
        <w:tc>
          <w:tcPr>
            <w:tcW w:w="1276" w:type="dxa"/>
          </w:tcPr>
          <w:p w:rsidR="00000000" w:rsidRDefault="00D614C5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270" w:type="dxa"/>
          </w:tcPr>
          <w:p w:rsidR="00000000" w:rsidRDefault="00D614C5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D614C5" w:rsidTr="00D614C5">
        <w:tc>
          <w:tcPr>
            <w:tcW w:w="6236" w:type="dxa"/>
          </w:tcPr>
          <w:p w:rsidR="00000000" w:rsidRDefault="00D614C5" w:rsidP="00BC27DB">
            <w:pPr>
              <w:tabs>
                <w:tab w:val="left" w:pos="880"/>
                <w:tab w:val="left" w:pos="2960"/>
              </w:tabs>
              <w:spacing w:before="240" w:after="0" w:line="360" w:lineRule="auto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  <w:pPrChange w:id="22" w:author="sk-mpovalec" w:date="2021-09-27T12:54:00Z">
                <w:pPr>
                  <w:framePr w:hSpace="180" w:wrap="around" w:vAnchor="text" w:hAnchor="margin" w:y="-36"/>
                  <w:tabs>
                    <w:tab w:val="left" w:pos="880"/>
                    <w:tab w:val="left" w:pos="2960"/>
                  </w:tabs>
                  <w:spacing w:before="240" w:after="0" w:line="360" w:lineRule="auto"/>
                  <w:ind w:left="280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Ako budeš u prilici, hoćeš li pomoći drugom učeniku/učenici da se odupre pritisku vršnjaka</w:t>
            </w:r>
            <w:ins w:id="23" w:author="sk-mpovalec" w:date="2021-09-27T12:53:00Z">
              <w:r w:rsidR="00BC27DB">
                <w:rPr>
                  <w:rFonts w:ascii="Times New Roman" w:hAnsi="Times New Roman" w:cs="Times New Roman"/>
                  <w:sz w:val="24"/>
                  <w:szCs w:val="24"/>
                </w:rPr>
                <w:t>?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00000" w:rsidRDefault="00D614C5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270" w:type="dxa"/>
          </w:tcPr>
          <w:p w:rsidR="00000000" w:rsidRDefault="00D614C5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D614C5" w:rsidTr="00D614C5">
        <w:tc>
          <w:tcPr>
            <w:tcW w:w="6236" w:type="dxa"/>
          </w:tcPr>
          <w:p w:rsidR="00000000" w:rsidRDefault="00D614C5" w:rsidP="00BC27DB">
            <w:pPr>
              <w:tabs>
                <w:tab w:val="left" w:pos="880"/>
                <w:tab w:val="left" w:pos="2960"/>
              </w:tabs>
              <w:spacing w:before="240" w:after="0" w:line="360" w:lineRule="auto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  <w:pPrChange w:id="24" w:author="sk-mpovalec" w:date="2021-09-27T12:54:00Z">
                <w:pPr>
                  <w:framePr w:hSpace="180" w:wrap="around" w:vAnchor="text" w:hAnchor="margin" w:y="-36"/>
                  <w:tabs>
                    <w:tab w:val="left" w:pos="880"/>
                    <w:tab w:val="left" w:pos="2960"/>
                  </w:tabs>
                  <w:spacing w:before="240" w:after="0" w:line="360" w:lineRule="auto"/>
                  <w:ind w:left="280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Hoćeš li drugima ukazati na moguće negativne ishode njihovih postupaka</w:t>
            </w:r>
            <w:ins w:id="25" w:author="sk-mpovalec" w:date="2021-09-27T12:53:00Z">
              <w:r w:rsidR="00BC27DB">
                <w:rPr>
                  <w:rFonts w:ascii="Times New Roman" w:hAnsi="Times New Roman" w:cs="Times New Roman"/>
                  <w:sz w:val="24"/>
                  <w:szCs w:val="24"/>
                </w:rPr>
                <w:t>?</w:t>
              </w:r>
            </w:ins>
          </w:p>
        </w:tc>
        <w:tc>
          <w:tcPr>
            <w:tcW w:w="1276" w:type="dxa"/>
          </w:tcPr>
          <w:p w:rsidR="00000000" w:rsidRDefault="00D614C5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270" w:type="dxa"/>
          </w:tcPr>
          <w:p w:rsidR="00000000" w:rsidRDefault="00D614C5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</w:tbl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000000" w:rsidRDefault="00D614C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 w:rsidRPr="00D614C5">
        <w:rPr>
          <w:rFonts w:ascii="Times New Roman" w:hAnsi="Times New Roman" w:cs="Times New Roman"/>
          <w:sz w:val="24"/>
          <w:szCs w:val="24"/>
        </w:rPr>
        <w:t>Zaokruži svoj odgovor</w:t>
      </w: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tbl>
      <w:tblPr>
        <w:tblStyle w:val="TableGrid"/>
        <w:tblpPr w:leftFromText="180" w:rightFromText="180" w:vertAnchor="text" w:horzAnchor="margin" w:tblpY="-36"/>
        <w:tblW w:w="0" w:type="auto"/>
        <w:tblLook w:val="04A0"/>
      </w:tblPr>
      <w:tblGrid>
        <w:gridCol w:w="6236"/>
        <w:gridCol w:w="1276"/>
        <w:gridCol w:w="1270"/>
      </w:tblGrid>
      <w:tr w:rsidR="00D614C5" w:rsidTr="00557483">
        <w:tc>
          <w:tcPr>
            <w:tcW w:w="6236" w:type="dxa"/>
          </w:tcPr>
          <w:p w:rsidR="00000000" w:rsidRDefault="00D614C5" w:rsidP="00BC27DB">
            <w:pPr>
              <w:tabs>
                <w:tab w:val="left" w:pos="880"/>
                <w:tab w:val="left" w:pos="2960"/>
              </w:tabs>
              <w:spacing w:before="240" w:after="0" w:line="360" w:lineRule="auto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  <w:pPrChange w:id="26" w:author="sk-mpovalec" w:date="2021-09-27T12:53:00Z">
                <w:pPr>
                  <w:framePr w:hSpace="180" w:wrap="around" w:vAnchor="text" w:hAnchor="margin" w:y="-36"/>
                  <w:tabs>
                    <w:tab w:val="left" w:pos="880"/>
                    <w:tab w:val="left" w:pos="2960"/>
                  </w:tabs>
                  <w:spacing w:before="240" w:after="0" w:line="360" w:lineRule="auto"/>
                  <w:ind w:left="280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Smatraš li ovaj sat korisnim</w:t>
            </w:r>
            <w:ins w:id="27" w:author="sk-mpovalec" w:date="2021-09-27T12:53:00Z">
              <w:r w:rsidR="00BC27DB">
                <w:rPr>
                  <w:rFonts w:ascii="Times New Roman" w:hAnsi="Times New Roman" w:cs="Times New Roman"/>
                  <w:sz w:val="24"/>
                  <w:szCs w:val="24"/>
                </w:rPr>
                <w:t>?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614C5" w:rsidRDefault="00D614C5" w:rsidP="00557483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270" w:type="dxa"/>
          </w:tcPr>
          <w:p w:rsidR="00D614C5" w:rsidRDefault="00D614C5" w:rsidP="00557483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D614C5" w:rsidTr="00557483">
        <w:tc>
          <w:tcPr>
            <w:tcW w:w="6236" w:type="dxa"/>
          </w:tcPr>
          <w:p w:rsidR="00000000" w:rsidRDefault="00D614C5" w:rsidP="00BC27DB">
            <w:pPr>
              <w:tabs>
                <w:tab w:val="left" w:pos="880"/>
                <w:tab w:val="left" w:pos="2960"/>
              </w:tabs>
              <w:spacing w:before="240" w:after="0" w:line="360" w:lineRule="auto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  <w:pPrChange w:id="28" w:author="sk-mpovalec" w:date="2021-09-27T12:53:00Z">
                <w:pPr>
                  <w:framePr w:hSpace="180" w:wrap="around" w:vAnchor="text" w:hAnchor="margin" w:y="-36"/>
                  <w:tabs>
                    <w:tab w:val="left" w:pos="880"/>
                    <w:tab w:val="left" w:pos="2960"/>
                  </w:tabs>
                  <w:spacing w:before="240" w:after="0" w:line="360" w:lineRule="auto"/>
                  <w:ind w:left="280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Hoće li ti pomoći da se odupreš  pritisku svojih vršnjaka</w:t>
            </w:r>
            <w:ins w:id="29" w:author="sk-mpovalec" w:date="2021-09-27T12:53:00Z">
              <w:r w:rsidR="00BC27DB">
                <w:rPr>
                  <w:rFonts w:ascii="Times New Roman" w:hAnsi="Times New Roman" w:cs="Times New Roman"/>
                  <w:sz w:val="24"/>
                  <w:szCs w:val="24"/>
                </w:rPr>
                <w:t>?</w:t>
              </w:r>
            </w:ins>
          </w:p>
        </w:tc>
        <w:tc>
          <w:tcPr>
            <w:tcW w:w="1276" w:type="dxa"/>
          </w:tcPr>
          <w:p w:rsidR="00D614C5" w:rsidRDefault="00D614C5" w:rsidP="00557483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270" w:type="dxa"/>
          </w:tcPr>
          <w:p w:rsidR="00D614C5" w:rsidRDefault="00D614C5" w:rsidP="00557483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D614C5" w:rsidTr="00557483">
        <w:tc>
          <w:tcPr>
            <w:tcW w:w="6236" w:type="dxa"/>
          </w:tcPr>
          <w:p w:rsidR="00000000" w:rsidRDefault="00D614C5" w:rsidP="00BC27DB">
            <w:pPr>
              <w:tabs>
                <w:tab w:val="left" w:pos="880"/>
                <w:tab w:val="left" w:pos="2960"/>
              </w:tabs>
              <w:spacing w:before="240" w:after="0" w:line="360" w:lineRule="auto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  <w:pPrChange w:id="30" w:author="sk-mpovalec" w:date="2021-09-27T12:53:00Z">
                <w:pPr>
                  <w:framePr w:hSpace="180" w:wrap="around" w:vAnchor="text" w:hAnchor="margin" w:y="-36"/>
                  <w:tabs>
                    <w:tab w:val="left" w:pos="880"/>
                    <w:tab w:val="left" w:pos="2960"/>
                  </w:tabs>
                  <w:spacing w:before="240" w:after="0" w:line="360" w:lineRule="auto"/>
                  <w:ind w:left="280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Ako budeš u prilici, hoćeš li pomoći drugom učeniku/učenici da se odupre pritisku vršnjaka</w:t>
            </w:r>
            <w:ins w:id="31" w:author="sk-mpovalec" w:date="2021-09-27T12:53:00Z">
              <w:r w:rsidR="00BC27DB">
                <w:rPr>
                  <w:rFonts w:ascii="Times New Roman" w:hAnsi="Times New Roman" w:cs="Times New Roman"/>
                  <w:sz w:val="24"/>
                  <w:szCs w:val="24"/>
                </w:rPr>
                <w:t>?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614C5" w:rsidRDefault="00D614C5" w:rsidP="00557483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270" w:type="dxa"/>
          </w:tcPr>
          <w:p w:rsidR="00D614C5" w:rsidRDefault="00D614C5" w:rsidP="00557483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D614C5" w:rsidTr="00557483">
        <w:tc>
          <w:tcPr>
            <w:tcW w:w="6236" w:type="dxa"/>
          </w:tcPr>
          <w:p w:rsidR="00000000" w:rsidRDefault="00D614C5" w:rsidP="00BC27DB">
            <w:pPr>
              <w:tabs>
                <w:tab w:val="left" w:pos="880"/>
                <w:tab w:val="left" w:pos="2960"/>
              </w:tabs>
              <w:spacing w:before="240" w:after="0" w:line="360" w:lineRule="auto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  <w:pPrChange w:id="32" w:author="sk-mpovalec" w:date="2021-09-27T12:53:00Z">
                <w:pPr>
                  <w:framePr w:hSpace="180" w:wrap="around" w:vAnchor="text" w:hAnchor="margin" w:y="-36"/>
                  <w:tabs>
                    <w:tab w:val="left" w:pos="880"/>
                    <w:tab w:val="left" w:pos="2960"/>
                  </w:tabs>
                  <w:spacing w:before="240" w:after="0" w:line="360" w:lineRule="auto"/>
                  <w:ind w:left="280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Hoćeš li drugima ukazati na moguće negativne ishode njihovih postupaka</w:t>
            </w:r>
            <w:ins w:id="33" w:author="sk-mpovalec" w:date="2021-09-27T12:53:00Z">
              <w:r w:rsidR="00BC27DB">
                <w:rPr>
                  <w:rFonts w:ascii="Times New Roman" w:hAnsi="Times New Roman" w:cs="Times New Roman"/>
                  <w:sz w:val="24"/>
                  <w:szCs w:val="24"/>
                </w:rPr>
                <w:t>?</w:t>
              </w:r>
            </w:ins>
          </w:p>
        </w:tc>
        <w:tc>
          <w:tcPr>
            <w:tcW w:w="1276" w:type="dxa"/>
          </w:tcPr>
          <w:p w:rsidR="00D614C5" w:rsidRDefault="00D614C5" w:rsidP="00557483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270" w:type="dxa"/>
          </w:tcPr>
          <w:p w:rsidR="00D614C5" w:rsidRDefault="00D614C5" w:rsidP="00557483">
            <w:pPr>
              <w:tabs>
                <w:tab w:val="left" w:pos="880"/>
                <w:tab w:val="left" w:pos="2960"/>
              </w:tabs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</w:tbl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000000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000000" w:rsidDel="00BC27DB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del w:id="34" w:author="sk-mpovalec" w:date="2021-09-27T12:54:00Z"/>
        </w:rPr>
      </w:pPr>
    </w:p>
    <w:p w:rsidR="00000000" w:rsidDel="00BC27DB" w:rsidRDefault="00A65458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del w:id="35" w:author="sk-mpovalec" w:date="2021-09-27T12:54:00Z"/>
        </w:rPr>
      </w:pPr>
    </w:p>
    <w:p w:rsidR="00000000" w:rsidRDefault="00A65458" w:rsidP="001E4065">
      <w:pPr>
        <w:tabs>
          <w:tab w:val="left" w:pos="880"/>
          <w:tab w:val="left" w:pos="2960"/>
        </w:tabs>
        <w:spacing w:after="0" w:line="360" w:lineRule="auto"/>
        <w:ind w:left="280"/>
        <w:jc w:val="both"/>
        <w:sectPr w:rsidR="00000000" w:rsidSect="001E406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4E1D19">
      <w:pPr>
        <w:rPr>
          <w:rFonts w:ascii="Times New Roman" w:hAnsi="Times New Roman" w:cs="Times New Roman"/>
          <w:b/>
          <w:sz w:val="24"/>
          <w:szCs w:val="24"/>
        </w:rPr>
      </w:pPr>
      <w:r w:rsidRPr="004E1D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Prilog 3 </w:t>
      </w:r>
    </w:p>
    <w:p w:rsidR="00000000" w:rsidRDefault="004E1D1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4E1D19">
          <w:rPr>
            <w:rStyle w:val="Hyperlink"/>
            <w:rFonts w:ascii="Times New Roman" w:hAnsi="Times New Roman" w:cs="Times New Roman"/>
            <w:sz w:val="24"/>
            <w:szCs w:val="24"/>
          </w:rPr>
          <w:t>https://www.mentimeter.com</w:t>
        </w:r>
      </w:hyperlink>
      <w:r w:rsidRPr="004E1D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Default="004E1D19">
      <w:pPr>
        <w:pStyle w:val="ListParagraph"/>
        <w:numPr>
          <w:ilvl w:val="0"/>
          <w:numId w:val="8"/>
        </w:numPr>
      </w:pPr>
      <w:r w:rsidRPr="004E1D19">
        <w:t xml:space="preserve">Izraditi interaktivnu prezentaciju </w:t>
      </w:r>
    </w:p>
    <w:p w:rsidR="00000000" w:rsidRDefault="004E1D19">
      <w:pPr>
        <w:pStyle w:val="ListParagraph"/>
        <w:numPr>
          <w:ilvl w:val="0"/>
          <w:numId w:val="8"/>
        </w:numPr>
      </w:pPr>
      <w:r w:rsidRPr="004E1D19">
        <w:t>Označiti mogućnost višestrukih odgovora</w:t>
      </w:r>
    </w:p>
    <w:p w:rsidR="00A65458" w:rsidRDefault="004E1D19">
      <w:pPr>
        <w:ind w:left="360"/>
      </w:pPr>
      <w:r w:rsidRPr="004E1D19">
        <w:rPr>
          <w:noProof/>
        </w:rPr>
        <w:pict>
          <v:rect id="Pravokutnik 3" o:spid="_x0000_s1026" style="position:absolute;left:0;text-align:left;margin-left:512.35pt;margin-top:146.05pt;width:169.2pt;height:86.4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" filled="f" strokecolor="red" strokeweight="3pt">
            <v:shadow on="t" color="black" opacity="22937f" origin=",.5" offset="0,.63889mm"/>
          </v:rect>
        </w:pict>
      </w:r>
      <w:r w:rsidR="00A65458">
        <w:rPr>
          <w:noProof/>
        </w:rPr>
        <w:drawing>
          <wp:inline distT="0" distB="0" distL="0" distR="0">
            <wp:extent cx="8891344" cy="3390900"/>
            <wp:effectExtent l="0" t="0" r="508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2728" t="14237" r="1190" b="20622"/>
                    <a:stretch/>
                  </pic:blipFill>
                  <pic:spPr bwMode="auto">
                    <a:xfrm>
                      <a:off x="0" y="0"/>
                      <a:ext cx="8899571" cy="3394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4222E2" w:rsidRPr="004222E2" w:rsidDel="008D2753">
        <w:rPr>
          <w:b/>
        </w:rPr>
        <w:t xml:space="preserve"> </w:t>
      </w:r>
    </w:p>
    <w:sectPr w:rsidR="00A65458" w:rsidSect="00BC6F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6448"/>
    <w:multiLevelType w:val="hybridMultilevel"/>
    <w:tmpl w:val="E470263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597CC6"/>
    <w:multiLevelType w:val="hybridMultilevel"/>
    <w:tmpl w:val="0590D36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93185C"/>
    <w:multiLevelType w:val="hybridMultilevel"/>
    <w:tmpl w:val="6F322A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1DF"/>
    <w:multiLevelType w:val="hybridMultilevel"/>
    <w:tmpl w:val="EFFC355C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355AD"/>
    <w:multiLevelType w:val="hybridMultilevel"/>
    <w:tmpl w:val="2782E8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33208"/>
    <w:multiLevelType w:val="hybridMultilevel"/>
    <w:tmpl w:val="0E4E43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47717"/>
    <w:multiLevelType w:val="hybridMultilevel"/>
    <w:tmpl w:val="6450A6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43299"/>
    <w:multiLevelType w:val="hybridMultilevel"/>
    <w:tmpl w:val="4FFAA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7E5012"/>
    <w:multiLevelType w:val="hybridMultilevel"/>
    <w:tmpl w:val="2DFEF7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5B16A7"/>
    <w:multiLevelType w:val="hybridMultilevel"/>
    <w:tmpl w:val="E13AF146"/>
    <w:lvl w:ilvl="0" w:tplc="4C6071D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445C5E"/>
    <w:multiLevelType w:val="hybridMultilevel"/>
    <w:tmpl w:val="AC2EF9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11"/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  <w:num w:numId="11">
    <w:abstractNumId w:val="12"/>
  </w:num>
  <w:num w:numId="12">
    <w:abstractNumId w:val="17"/>
  </w:num>
  <w:num w:numId="13">
    <w:abstractNumId w:val="5"/>
  </w:num>
  <w:num w:numId="14">
    <w:abstractNumId w:val="0"/>
  </w:num>
  <w:num w:numId="15">
    <w:abstractNumId w:val="14"/>
  </w:num>
  <w:num w:numId="16">
    <w:abstractNumId w:val="13"/>
  </w:num>
  <w:num w:numId="17">
    <w:abstractNumId w:val="8"/>
  </w:num>
  <w:num w:numId="18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1470FC"/>
    <w:rsid w:val="0018216F"/>
    <w:rsid w:val="001C521A"/>
    <w:rsid w:val="001E4065"/>
    <w:rsid w:val="00285FDE"/>
    <w:rsid w:val="002D523A"/>
    <w:rsid w:val="002E41D1"/>
    <w:rsid w:val="002E7A17"/>
    <w:rsid w:val="003037BC"/>
    <w:rsid w:val="00313FEB"/>
    <w:rsid w:val="00392DA1"/>
    <w:rsid w:val="003B2133"/>
    <w:rsid w:val="003F3103"/>
    <w:rsid w:val="004222E2"/>
    <w:rsid w:val="00426CC9"/>
    <w:rsid w:val="00442C58"/>
    <w:rsid w:val="004612F5"/>
    <w:rsid w:val="004B1390"/>
    <w:rsid w:val="004E1D19"/>
    <w:rsid w:val="00524139"/>
    <w:rsid w:val="005422B4"/>
    <w:rsid w:val="005462F0"/>
    <w:rsid w:val="00573494"/>
    <w:rsid w:val="00582218"/>
    <w:rsid w:val="00582FDF"/>
    <w:rsid w:val="00662406"/>
    <w:rsid w:val="00721E30"/>
    <w:rsid w:val="007B6EFC"/>
    <w:rsid w:val="007C6B90"/>
    <w:rsid w:val="00810E10"/>
    <w:rsid w:val="00816BC4"/>
    <w:rsid w:val="008654BF"/>
    <w:rsid w:val="00890A0A"/>
    <w:rsid w:val="008B1991"/>
    <w:rsid w:val="008D2753"/>
    <w:rsid w:val="008E196B"/>
    <w:rsid w:val="008F7F57"/>
    <w:rsid w:val="00914C7D"/>
    <w:rsid w:val="009354AB"/>
    <w:rsid w:val="0093633A"/>
    <w:rsid w:val="00936FB8"/>
    <w:rsid w:val="0099137E"/>
    <w:rsid w:val="00A05332"/>
    <w:rsid w:val="00A51938"/>
    <w:rsid w:val="00A65458"/>
    <w:rsid w:val="00AA0C99"/>
    <w:rsid w:val="00AB096E"/>
    <w:rsid w:val="00B0376B"/>
    <w:rsid w:val="00B12CEE"/>
    <w:rsid w:val="00B53EE5"/>
    <w:rsid w:val="00BC27DB"/>
    <w:rsid w:val="00BC6FCA"/>
    <w:rsid w:val="00C270CC"/>
    <w:rsid w:val="00C43EF4"/>
    <w:rsid w:val="00C55B2E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614C5"/>
    <w:rsid w:val="00D74033"/>
    <w:rsid w:val="00D76CB1"/>
    <w:rsid w:val="00D77B78"/>
    <w:rsid w:val="00D9679A"/>
    <w:rsid w:val="00E127E2"/>
    <w:rsid w:val="00E260E8"/>
    <w:rsid w:val="00E31005"/>
    <w:rsid w:val="00E430E3"/>
    <w:rsid w:val="00E64353"/>
    <w:rsid w:val="00ED7147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ntimeter.com" TargetMode="Externa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539EA-ACB9-4010-9722-284A05A9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11</cp:revision>
  <dcterms:created xsi:type="dcterms:W3CDTF">2021-09-17T09:48:00Z</dcterms:created>
  <dcterms:modified xsi:type="dcterms:W3CDTF">2021-09-27T10:54:00Z</dcterms:modified>
</cp:coreProperties>
</file>